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201A" w14:textId="442EE1DA" w:rsidR="00AF2752" w:rsidRPr="00C14D7C" w:rsidRDefault="00C14D7C" w:rsidP="00C14D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14D7C">
        <w:rPr>
          <w:rFonts w:ascii="Arial" w:hAnsi="Arial" w:cs="Arial"/>
          <w:b/>
          <w:bCs/>
          <w:sz w:val="20"/>
          <w:szCs w:val="20"/>
        </w:rPr>
        <w:t xml:space="preserve">Príloha č. </w:t>
      </w:r>
      <w:del w:id="0" w:author="Zachar Jiří | CREAM Real Estate" w:date="2025-05-13T09:36:00Z" w16du:dateUtc="2025-05-13T07:36:00Z">
        <w:r w:rsidRPr="00C14D7C" w:rsidDel="001679E5">
          <w:rPr>
            <w:rFonts w:ascii="Arial" w:hAnsi="Arial" w:cs="Arial"/>
            <w:b/>
            <w:bCs/>
            <w:sz w:val="20"/>
            <w:szCs w:val="20"/>
          </w:rPr>
          <w:delText>4</w:delText>
        </w:r>
      </w:del>
      <w:ins w:id="1" w:author="Zachar Jiří | CREAM Real Estate" w:date="2025-05-13T09:36:00Z" w16du:dateUtc="2025-05-13T07:36:00Z">
        <w:r w:rsidR="001679E5">
          <w:rPr>
            <w:rFonts w:ascii="Arial" w:hAnsi="Arial" w:cs="Arial"/>
            <w:b/>
            <w:bCs/>
            <w:sz w:val="20"/>
            <w:szCs w:val="20"/>
          </w:rPr>
          <w:t>9</w:t>
        </w:r>
      </w:ins>
    </w:p>
    <w:p w14:paraId="756C5DB5" w14:textId="77777777" w:rsidR="00C14D7C" w:rsidRPr="00C14D7C" w:rsidRDefault="00C14D7C" w:rsidP="00C14D7C">
      <w:pPr>
        <w:jc w:val="center"/>
        <w:rPr>
          <w:rFonts w:ascii="Arial" w:hAnsi="Arial" w:cs="Arial"/>
          <w:sz w:val="20"/>
          <w:szCs w:val="20"/>
        </w:rPr>
      </w:pPr>
      <w:r w:rsidRPr="00C14D7C">
        <w:rPr>
          <w:rFonts w:ascii="Arial" w:hAnsi="Arial" w:cs="Arial"/>
          <w:sz w:val="20"/>
          <w:szCs w:val="20"/>
        </w:rPr>
        <w:t>Služby podpory prevádzky</w:t>
      </w:r>
    </w:p>
    <w:p w14:paraId="5953E7E8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Úvod</w:t>
      </w:r>
    </w:p>
    <w:p w14:paraId="02F49291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Definuje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způsob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poskytování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služeb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podpory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díla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pro TOS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sloužící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překladišti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včetně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souvisejících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stavebních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prací a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technologií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. Služby podpory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zahrnují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údržbu a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provoz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systému,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zahrnujícího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parkovací automaty, semafory, závory, kamerové systémy,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drony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další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komponenty.</w:t>
      </w:r>
    </w:p>
    <w:p w14:paraId="7BA76BA3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Rozsah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služeb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podpory</w:t>
      </w:r>
    </w:p>
    <w:p w14:paraId="60D93770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Základní služby podpory</w:t>
      </w:r>
    </w:p>
    <w:p w14:paraId="0830B1C3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Monitoring a správa systému: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Monitorování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výkonu a dostupnosti systému 24/7.</w:t>
      </w:r>
    </w:p>
    <w:p w14:paraId="4F2032CC" w14:textId="7701CE5D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Helpdesk: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Poskytování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podpory koncovým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uživatelům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prostřednictvím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helpdesku </w:t>
      </w:r>
      <w:del w:id="2" w:author="Zachar Jiří | CREAM Real Estate" w:date="2025-04-24T15:04:00Z" w16du:dateUtc="2025-04-24T13:04:00Z">
        <w:r w:rsidRPr="00C14D7C" w:rsidDel="005D319C">
          <w:rPr>
            <w:rFonts w:ascii="Arial" w:eastAsia="Times New Roman" w:hAnsi="Arial" w:cs="Arial"/>
            <w:sz w:val="20"/>
            <w:szCs w:val="20"/>
            <w:lang w:eastAsia="cs-CZ"/>
          </w:rPr>
          <w:delText>dostupného 24/7</w:delText>
        </w:r>
      </w:del>
      <w:ins w:id="3" w:author="Zachar Jiří | CREAM Real Estate" w:date="2025-06-02T14:40:00Z" w16du:dateUtc="2025-06-02T12:40:00Z">
        <w:r w:rsidR="009529D3">
          <w:rPr>
            <w:rFonts w:ascii="Arial" w:eastAsia="Times New Roman" w:hAnsi="Arial" w:cs="Arial"/>
            <w:sz w:val="20"/>
            <w:szCs w:val="20"/>
            <w:lang w:val="cs-CZ" w:eastAsia="cs-CZ"/>
          </w:rPr>
          <w:t>v pracovních dnech v době od 8 do 16 hodin</w:t>
        </w:r>
      </w:ins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149955A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Údržba a opravy: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Pravidelná údržba a opravy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všech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komponent systému.</w:t>
      </w:r>
    </w:p>
    <w:p w14:paraId="1EF35DFC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Aktualizace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a upgrady: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Pravidelné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aktualizace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softwaru a hardwaru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podle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potřeby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969608A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Specifické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služby podpory</w:t>
      </w:r>
    </w:p>
    <w:p w14:paraId="5AA97FB9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Parkovací automaty: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Údržba,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kalibrace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opravy parkovacích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automatů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dle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servisních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intervalů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395C422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Semafory a závory: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Kontrola, údržba a opravy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semaforů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závor,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dle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servisních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intervalů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39223B9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Kamerové systémy: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Monitorování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, údržba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zajištění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správné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funkčnosti kamerových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systémů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68711BBD" w14:textId="5B20D2E3" w:rsidR="00C14D7C" w:rsidRPr="00C14D7C" w:rsidDel="00412C53" w:rsidRDefault="00C14D7C" w:rsidP="001B42CA">
      <w:pPr>
        <w:numPr>
          <w:ilvl w:val="2"/>
          <w:numId w:val="10"/>
        </w:numPr>
        <w:rPr>
          <w:del w:id="4" w:author="Zachar Jiří | CREAM Real Estate" w:date="2025-06-02T14:41:00Z" w16du:dateUtc="2025-06-02T12:41:00Z"/>
          <w:rFonts w:ascii="Arial" w:eastAsia="Times New Roman" w:hAnsi="Arial" w:cs="Arial"/>
          <w:sz w:val="20"/>
          <w:szCs w:val="20"/>
          <w:lang w:eastAsia="cs-CZ"/>
        </w:rPr>
      </w:pPr>
      <w:del w:id="5" w:author="Zachar Jiří | CREAM Real Estate" w:date="2025-06-02T14:41:00Z" w16du:dateUtc="2025-06-02T12:41:00Z">
        <w:r w:rsidRPr="00C14D7C" w:rsidDel="00412C53">
          <w:rPr>
            <w:rFonts w:ascii="Arial" w:eastAsia="Times New Roman" w:hAnsi="Arial" w:cs="Arial"/>
            <w:b/>
            <w:bCs/>
            <w:sz w:val="20"/>
            <w:szCs w:val="20"/>
            <w:lang w:eastAsia="cs-CZ"/>
          </w:rPr>
          <w:delText>Drony:</w:delText>
        </w:r>
        <w:r w:rsidRPr="00C14D7C" w:rsidDel="00412C53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 Údržba a operace dronů včetně řešení nových bezpečnostních nebo právních opatření.</w:delText>
        </w:r>
      </w:del>
    </w:p>
    <w:p w14:paraId="56420FF4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Kvalita poskytovaných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služeb</w:t>
      </w:r>
      <w:proofErr w:type="spellEnd"/>
    </w:p>
    <w:p w14:paraId="3F6AEBDE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Úroveň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služeb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(SLA)</w:t>
      </w:r>
    </w:p>
    <w:p w14:paraId="03E77087" w14:textId="4D8A6C70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Dostupnost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systému: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Zajištění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minimální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dostupnosti systému </w:t>
      </w:r>
      <w:del w:id="6" w:author="Zachar Jiří | CREAM Real Estate" w:date="2025-06-02T14:41:00Z" w16du:dateUtc="2025-06-02T12:41:00Z">
        <w:r w:rsidRPr="00C14D7C" w:rsidDel="00412C53">
          <w:rPr>
            <w:rFonts w:ascii="Arial" w:eastAsia="Times New Roman" w:hAnsi="Arial" w:cs="Arial"/>
            <w:sz w:val="20"/>
            <w:szCs w:val="20"/>
            <w:lang w:eastAsia="cs-CZ"/>
          </w:rPr>
          <w:delText>99</w:delText>
        </w:r>
      </w:del>
      <w:ins w:id="7" w:author="Zachar Jiří | CREAM Real Estate" w:date="2025-06-02T14:41:00Z" w16du:dateUtc="2025-06-02T12:41:00Z">
        <w:r w:rsidR="00412C53" w:rsidRPr="00C14D7C">
          <w:rPr>
            <w:rFonts w:ascii="Arial" w:eastAsia="Times New Roman" w:hAnsi="Arial" w:cs="Arial"/>
            <w:sz w:val="20"/>
            <w:szCs w:val="20"/>
            <w:lang w:eastAsia="cs-CZ"/>
          </w:rPr>
          <w:t>9</w:t>
        </w:r>
        <w:r w:rsidR="00412C53">
          <w:rPr>
            <w:rFonts w:ascii="Arial" w:eastAsia="Times New Roman" w:hAnsi="Arial" w:cs="Arial"/>
            <w:sz w:val="20"/>
            <w:szCs w:val="20"/>
            <w:lang w:eastAsia="cs-CZ"/>
          </w:rPr>
          <w:t>8</w:t>
        </w:r>
      </w:ins>
      <w:r w:rsidRPr="00C14D7C">
        <w:rPr>
          <w:rFonts w:ascii="Arial" w:eastAsia="Times New Roman" w:hAnsi="Arial" w:cs="Arial"/>
          <w:sz w:val="20"/>
          <w:szCs w:val="20"/>
          <w:lang w:eastAsia="cs-CZ"/>
        </w:rPr>
        <w:t>,</w:t>
      </w:r>
      <w:del w:id="8" w:author="Zachar Jiří | CREAM Real Estate" w:date="2025-04-24T15:03:00Z" w16du:dateUtc="2025-04-24T13:03:00Z">
        <w:r w:rsidRPr="00C14D7C" w:rsidDel="005D319C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9 </w:delText>
        </w:r>
      </w:del>
      <w:ins w:id="9" w:author="Zachar Jiří | CREAM Real Estate" w:date="2025-04-24T15:03:00Z" w16du:dateUtc="2025-04-24T13:03:00Z">
        <w:r w:rsidR="005D319C">
          <w:rPr>
            <w:rFonts w:ascii="Arial" w:eastAsia="Times New Roman" w:hAnsi="Arial" w:cs="Arial"/>
            <w:sz w:val="20"/>
            <w:szCs w:val="20"/>
            <w:lang w:eastAsia="cs-CZ"/>
          </w:rPr>
          <w:t>0</w:t>
        </w:r>
        <w:r w:rsidR="005D319C" w:rsidRPr="00C14D7C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</w:ins>
      <w:r w:rsidRPr="00C14D7C">
        <w:rPr>
          <w:rFonts w:ascii="Arial" w:eastAsia="Times New Roman" w:hAnsi="Arial" w:cs="Arial"/>
          <w:sz w:val="20"/>
          <w:szCs w:val="20"/>
          <w:lang w:eastAsia="cs-CZ"/>
        </w:rPr>
        <w:t>%.</w:t>
      </w:r>
    </w:p>
    <w:p w14:paraId="60D4AC74" w14:textId="1294B0F2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Reakční doba: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Reakční doba na kritické incidenty do </w:t>
      </w:r>
      <w:del w:id="10" w:author="Zachar Jiří | CREAM Real Estate" w:date="2025-04-24T15:04:00Z" w16du:dateUtc="2025-04-24T13:04:00Z">
        <w:r w:rsidRPr="00C14D7C" w:rsidDel="005D319C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1 </w:delText>
        </w:r>
      </w:del>
      <w:ins w:id="11" w:author="Zachar Jiří | CREAM Real Estate" w:date="2025-04-24T15:04:00Z" w16du:dateUtc="2025-04-24T13:04:00Z">
        <w:r w:rsidR="005D319C">
          <w:rPr>
            <w:rFonts w:ascii="Arial" w:eastAsia="Times New Roman" w:hAnsi="Arial" w:cs="Arial"/>
            <w:sz w:val="20"/>
            <w:szCs w:val="20"/>
            <w:lang w:eastAsia="cs-CZ"/>
          </w:rPr>
          <w:t>24</w:t>
        </w:r>
        <w:r w:rsidR="005D319C" w:rsidRPr="00C14D7C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</w:ins>
      <w:r w:rsidRPr="00C14D7C">
        <w:rPr>
          <w:rFonts w:ascii="Arial" w:eastAsia="Times New Roman" w:hAnsi="Arial" w:cs="Arial"/>
          <w:sz w:val="20"/>
          <w:szCs w:val="20"/>
          <w:lang w:eastAsia="cs-CZ"/>
        </w:rPr>
        <w:t>hodiny</w:t>
      </w:r>
      <w:ins w:id="12" w:author="Zachar Jiří | CREAM Real Estate" w:date="2025-06-02T14:41:00Z" w16du:dateUtc="2025-06-02T12:41:00Z"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v </w:t>
        </w:r>
        <w:proofErr w:type="spellStart"/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>pracovních</w:t>
        </w:r>
        <w:proofErr w:type="spellEnd"/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  <w:proofErr w:type="spellStart"/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>dnech</w:t>
        </w:r>
      </w:ins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9E8CDEF" w14:textId="655CEDC9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Řešení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incidentů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Řešení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kritických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incidentů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do </w:t>
      </w:r>
      <w:del w:id="13" w:author="Zachar Jiří | CREAM Real Estate" w:date="2025-04-24T15:04:00Z" w16du:dateUtc="2025-04-24T13:04:00Z">
        <w:r w:rsidRPr="00C14D7C" w:rsidDel="005D319C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24 </w:delText>
        </w:r>
      </w:del>
      <w:ins w:id="14" w:author="Zachar Jiří | CREAM Real Estate" w:date="2025-04-24T15:04:00Z" w16du:dateUtc="2025-04-24T13:04:00Z">
        <w:r w:rsidR="005D319C">
          <w:rPr>
            <w:rFonts w:ascii="Arial" w:eastAsia="Times New Roman" w:hAnsi="Arial" w:cs="Arial"/>
            <w:sz w:val="20"/>
            <w:szCs w:val="20"/>
            <w:lang w:eastAsia="cs-CZ"/>
          </w:rPr>
          <w:t>36</w:t>
        </w:r>
        <w:r w:rsidR="005D319C" w:rsidRPr="00C14D7C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</w:ins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hodin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běžných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do 72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hodin</w:t>
      </w:r>
      <w:proofErr w:type="spellEnd"/>
      <w:ins w:id="15" w:author="Zachar Jiří | CREAM Real Estate" w:date="2025-06-02T14:41:00Z" w16du:dateUtc="2025-06-02T12:41:00Z"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v </w:t>
        </w:r>
        <w:proofErr w:type="spellStart"/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>pracovních</w:t>
        </w:r>
        <w:proofErr w:type="spellEnd"/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  <w:proofErr w:type="spellStart"/>
        <w:r w:rsidR="00B22A20">
          <w:rPr>
            <w:rFonts w:ascii="Arial" w:eastAsia="Times New Roman" w:hAnsi="Arial" w:cs="Arial"/>
            <w:sz w:val="20"/>
            <w:szCs w:val="20"/>
            <w:lang w:eastAsia="cs-CZ"/>
          </w:rPr>
          <w:t>dnech</w:t>
        </w:r>
      </w:ins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33123F6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Systém monitoringu</w:t>
      </w:r>
    </w:p>
    <w:p w14:paraId="1F3D81EA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Požadavky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na monitorovací systém</w:t>
      </w:r>
    </w:p>
    <w:p w14:paraId="15ADB6EA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Systém monitoringu musí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být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schopen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zasílat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přijímat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informace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potřebné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k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sledování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kvalitatívních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kvantitatívních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parametrů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44EFEBB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Automatické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vyhodnocování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dat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monitorovacího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systému.</w:t>
      </w:r>
    </w:p>
    <w:p w14:paraId="258F2FF7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Funkcionalita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monitorovacího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systému</w:t>
      </w:r>
    </w:p>
    <w:p w14:paraId="012FDD04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Real-</w:t>
      </w: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time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monitoring: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Průběžné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sledování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stavu systému.</w:t>
      </w:r>
    </w:p>
    <w:p w14:paraId="243EA478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Alerty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a </w:t>
      </w: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notifikace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Automatické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generování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zasílání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upozornění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při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detekci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anomálií.</w:t>
      </w:r>
    </w:p>
    <w:p w14:paraId="1238440C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Reportování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Generování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pravidelných a ad-hoc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reportů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3974509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Provoz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helpdesku a podpora</w:t>
      </w:r>
    </w:p>
    <w:p w14:paraId="2D401CBC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Helpdesk</w:t>
      </w:r>
    </w:p>
    <w:p w14:paraId="0F9B2BCF" w14:textId="2B19FA36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Dostupnost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helpdesku </w:t>
      </w:r>
      <w:del w:id="16" w:author="Zachar Jiří | CREAM Real Estate" w:date="2025-06-02T14:41:00Z" w16du:dateUtc="2025-06-02T12:41:00Z">
        <w:r w:rsidRPr="00C14D7C" w:rsidDel="003F7C5D">
          <w:rPr>
            <w:rFonts w:ascii="Arial" w:eastAsia="Times New Roman" w:hAnsi="Arial" w:cs="Arial"/>
            <w:sz w:val="20"/>
            <w:szCs w:val="20"/>
            <w:lang w:eastAsia="cs-CZ"/>
          </w:rPr>
          <w:delText>24/7</w:delText>
        </w:r>
      </w:del>
      <w:ins w:id="17" w:author="Zachar Jiří | CREAM Real Estate" w:date="2025-06-02T14:41:00Z" w16du:dateUtc="2025-06-02T12:41:00Z"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>v </w:t>
        </w:r>
        <w:proofErr w:type="spellStart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>pracovních</w:t>
        </w:r>
        <w:proofErr w:type="spellEnd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  <w:proofErr w:type="spellStart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>dnech</w:t>
        </w:r>
        <w:proofErr w:type="spellEnd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v </w:t>
        </w:r>
        <w:proofErr w:type="spellStart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>době</w:t>
        </w:r>
        <w:proofErr w:type="spellEnd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od 8 – 16 </w:t>
        </w:r>
        <w:proofErr w:type="spellStart"/>
        <w:r w:rsidR="003F7C5D">
          <w:rPr>
            <w:rFonts w:ascii="Arial" w:eastAsia="Times New Roman" w:hAnsi="Arial" w:cs="Arial"/>
            <w:sz w:val="20"/>
            <w:szCs w:val="20"/>
            <w:lang w:eastAsia="cs-CZ"/>
          </w:rPr>
          <w:t>hodin</w:t>
        </w:r>
      </w:ins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prostřednictvím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telefonu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, e-mailu</w:t>
      </w:r>
      <w:del w:id="18" w:author="Zachar Jiří | CREAM Real Estate" w:date="2025-06-02T14:41:00Z" w16du:dateUtc="2025-06-02T12:41:00Z">
        <w:r w:rsidRPr="00C14D7C" w:rsidDel="003F7C5D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 a online portálu</w:delText>
        </w:r>
      </w:del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7841EDA" w14:textId="6C1656E4" w:rsidR="00986132" w:rsidRPr="00986132" w:rsidRDefault="00C14D7C">
      <w:pPr>
        <w:numPr>
          <w:ilvl w:val="2"/>
          <w:numId w:val="10"/>
        </w:numPr>
        <w:rPr>
          <w:ins w:id="19" w:author="Autor" w:date="2024-08-04T22:49:00Z" w16du:dateUtc="2024-08-04T20:49:00Z"/>
          <w:rFonts w:ascii="Arial" w:eastAsia="Times New Roman" w:hAnsi="Arial" w:cs="Arial"/>
          <w:sz w:val="20"/>
          <w:szCs w:val="20"/>
          <w:lang w:eastAsia="cs-CZ"/>
        </w:rPr>
        <w:pPrChange w:id="20" w:author="Autor" w:date="2024-08-04T22:49:00Z" w16du:dateUtc="2024-08-04T20:49:00Z">
          <w:pPr>
            <w:ind w:left="1224"/>
          </w:pPr>
        </w:pPrChange>
      </w:pP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Poskytování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podpory v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minimálním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rozsahu</w:t>
      </w:r>
      <w:ins w:id="21" w:author="Autor" w:date="2024-08-04T22:49:00Z" w16du:dateUtc="2024-08-04T20:49:00Z">
        <w:r w:rsidR="00986132">
          <w:rPr>
            <w:rFonts w:ascii="Arial" w:eastAsia="Times New Roman" w:hAnsi="Arial" w:cs="Arial"/>
            <w:sz w:val="20"/>
            <w:szCs w:val="20"/>
            <w:lang w:eastAsia="cs-CZ"/>
          </w:rPr>
          <w:t>:</w:t>
        </w:r>
      </w:ins>
      <w:del w:id="22" w:author="Autor" w:date="2024-08-04T22:49:00Z" w16du:dateUtc="2024-08-04T20:49:00Z">
        <w:r w:rsidRPr="00C14D7C" w:rsidDel="00986132">
          <w:rPr>
            <w:rFonts w:ascii="Arial" w:eastAsia="Times New Roman" w:hAnsi="Arial" w:cs="Arial"/>
            <w:sz w:val="20"/>
            <w:szCs w:val="20"/>
            <w:lang w:eastAsia="cs-CZ"/>
          </w:rPr>
          <w:delText xml:space="preserve"> [specifikujte minimální rozsah, např. počet pracovníků, dostupné kanály, atd.].</w:delText>
        </w:r>
      </w:del>
    </w:p>
    <w:p w14:paraId="12A04BB8" w14:textId="023B219D" w:rsidR="00986132" w:rsidRPr="00986132" w:rsidRDefault="00986132" w:rsidP="00986132">
      <w:pPr>
        <w:ind w:left="1224"/>
        <w:rPr>
          <w:ins w:id="23" w:author="Autor" w:date="2024-08-04T22:49:00Z" w16du:dateUtc="2024-08-04T20:49:00Z"/>
          <w:rFonts w:ascii="Arial" w:eastAsia="Times New Roman" w:hAnsi="Arial" w:cs="Arial"/>
          <w:sz w:val="20"/>
          <w:szCs w:val="20"/>
          <w:lang w:eastAsia="cs-CZ"/>
        </w:rPr>
      </w:pPr>
      <w:ins w:id="24" w:author="Autor" w:date="2024-08-04T22:49:00Z" w16du:dateUtc="2024-08-04T20:49:00Z"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>počet pracovníkov:</w:t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  <w:t xml:space="preserve">Helpdesk bude personálne zabezpečený takým počtom pracovníkov, aby bola zaistená nepretržitá dostupnosť </w:t>
        </w:r>
        <w:del w:id="25" w:author="Zachar Jiří | CREAM Real Estate" w:date="2025-04-24T15:04:00Z" w16du:dateUtc="2025-04-24T13:04:00Z">
          <w:r w:rsidRPr="00986132" w:rsidDel="00F671AB">
            <w:rPr>
              <w:rFonts w:ascii="Arial" w:eastAsia="Times New Roman" w:hAnsi="Arial" w:cs="Arial"/>
              <w:sz w:val="20"/>
              <w:szCs w:val="20"/>
              <w:lang w:eastAsia="cs-CZ"/>
            </w:rPr>
            <w:delText>24/7</w:delText>
          </w:r>
        </w:del>
      </w:ins>
      <w:ins w:id="26" w:author="Zachar Jiří | CREAM Real Estate" w:date="2025-04-24T15:04:00Z" w16du:dateUtc="2025-04-24T13:04:00Z">
        <w:r w:rsidR="00F671AB">
          <w:rPr>
            <w:rFonts w:ascii="Arial" w:eastAsia="Times New Roman" w:hAnsi="Arial" w:cs="Arial"/>
            <w:sz w:val="20"/>
            <w:szCs w:val="20"/>
            <w:lang w:eastAsia="cs-CZ"/>
          </w:rPr>
          <w:t xml:space="preserve">v pracovní </w:t>
        </w:r>
        <w:proofErr w:type="spellStart"/>
        <w:r w:rsidR="00F671AB">
          <w:rPr>
            <w:rFonts w:ascii="Arial" w:eastAsia="Times New Roman" w:hAnsi="Arial" w:cs="Arial"/>
            <w:sz w:val="20"/>
            <w:szCs w:val="20"/>
            <w:lang w:eastAsia="cs-CZ"/>
          </w:rPr>
          <w:t>době</w:t>
        </w:r>
        <w:proofErr w:type="spellEnd"/>
        <w:r w:rsidR="00F671AB">
          <w:rPr>
            <w:rFonts w:ascii="Arial" w:eastAsia="Times New Roman" w:hAnsi="Arial" w:cs="Arial"/>
            <w:sz w:val="20"/>
            <w:szCs w:val="20"/>
            <w:lang w:eastAsia="cs-CZ"/>
          </w:rPr>
          <w:t xml:space="preserve"> </w:t>
        </w:r>
        <w:proofErr w:type="spellStart"/>
        <w:r w:rsidR="00F671AB">
          <w:rPr>
            <w:rFonts w:ascii="Arial" w:eastAsia="Times New Roman" w:hAnsi="Arial" w:cs="Arial"/>
            <w:sz w:val="20"/>
            <w:szCs w:val="20"/>
            <w:lang w:eastAsia="cs-CZ"/>
          </w:rPr>
          <w:t>dodavatele</w:t>
        </w:r>
      </w:ins>
      <w:proofErr w:type="spellEnd"/>
      <w:ins w:id="27" w:author="Autor" w:date="2024-08-04T22:49:00Z" w16du:dateUtc="2024-08-04T20:49:00Z"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>,</w:t>
        </w:r>
      </w:ins>
    </w:p>
    <w:p w14:paraId="2A858000" w14:textId="77777777" w:rsidR="00986132" w:rsidRPr="00986132" w:rsidRDefault="00986132" w:rsidP="00986132">
      <w:pPr>
        <w:ind w:left="1224"/>
        <w:rPr>
          <w:ins w:id="28" w:author="Autor" w:date="2024-08-04T22:49:00Z" w16du:dateUtc="2024-08-04T20:49:00Z"/>
          <w:rFonts w:ascii="Arial" w:eastAsia="Times New Roman" w:hAnsi="Arial" w:cs="Arial"/>
          <w:sz w:val="20"/>
          <w:szCs w:val="20"/>
          <w:lang w:eastAsia="cs-CZ"/>
        </w:rPr>
      </w:pPr>
      <w:ins w:id="29" w:author="Autor" w:date="2024-08-04T22:49:00Z" w16du:dateUtc="2024-08-04T20:49:00Z"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>dostupné kanály:</w:t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  <w:t>podpora bude poskytovaná prostredníctvom telefónu a e-mailu; e-mailová adresa bude sledovaná nepretržite.</w:t>
        </w:r>
      </w:ins>
    </w:p>
    <w:p w14:paraId="5E8C55A4" w14:textId="77777777" w:rsidR="00986132" w:rsidRPr="00986132" w:rsidRDefault="00986132" w:rsidP="00986132">
      <w:pPr>
        <w:ind w:left="1224"/>
        <w:rPr>
          <w:ins w:id="30" w:author="Autor" w:date="2024-08-04T22:49:00Z" w16du:dateUtc="2024-08-04T20:49:00Z"/>
          <w:rFonts w:ascii="Arial" w:eastAsia="Times New Roman" w:hAnsi="Arial" w:cs="Arial"/>
          <w:sz w:val="20"/>
          <w:szCs w:val="20"/>
          <w:lang w:eastAsia="cs-CZ"/>
        </w:rPr>
      </w:pPr>
      <w:ins w:id="31" w:author="Autor" w:date="2024-08-04T22:49:00Z" w16du:dateUtc="2024-08-04T20:49:00Z"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>reakčné doby:</w:t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  <w:t>prvé reakcie na požiadavky a incidenty podané cez Helpdesk budú poskytnuté do 30 minút od ich prijatia; táto reakčná doba je dohodnutá medzi Zmluvnými stranami ako prijateľná a odpovedá potrebám projektu,</w:t>
        </w:r>
      </w:ins>
    </w:p>
    <w:p w14:paraId="48BE6605" w14:textId="77777777" w:rsidR="00986132" w:rsidRPr="00986132" w:rsidRDefault="00986132" w:rsidP="00986132">
      <w:pPr>
        <w:ind w:left="1224"/>
        <w:rPr>
          <w:ins w:id="32" w:author="Autor" w:date="2024-08-04T22:49:00Z" w16du:dateUtc="2024-08-04T20:49:00Z"/>
          <w:rFonts w:ascii="Arial" w:eastAsia="Times New Roman" w:hAnsi="Arial" w:cs="Arial"/>
          <w:sz w:val="20"/>
          <w:szCs w:val="20"/>
          <w:lang w:eastAsia="cs-CZ"/>
        </w:rPr>
      </w:pPr>
      <w:ins w:id="33" w:author="Autor" w:date="2024-08-04T22:49:00Z" w16du:dateUtc="2024-08-04T20:49:00Z"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>jazyky podpory:</w:t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  <w:t>podpora bude poskytovaná minimálne v slovenskom alebo českom jazyku,</w:t>
        </w:r>
      </w:ins>
    </w:p>
    <w:p w14:paraId="3E197E9B" w14:textId="4B5CA7CE" w:rsidR="00986132" w:rsidRPr="00C14D7C" w:rsidRDefault="00986132">
      <w:pPr>
        <w:ind w:left="1224"/>
        <w:rPr>
          <w:rFonts w:ascii="Arial" w:eastAsia="Times New Roman" w:hAnsi="Arial" w:cs="Arial"/>
          <w:sz w:val="20"/>
          <w:szCs w:val="20"/>
          <w:lang w:eastAsia="cs-CZ"/>
        </w:rPr>
        <w:pPrChange w:id="34" w:author="Autor" w:date="2024-08-04T22:49:00Z" w16du:dateUtc="2024-08-04T20:49:00Z">
          <w:pPr>
            <w:numPr>
              <w:ilvl w:val="2"/>
              <w:numId w:val="10"/>
            </w:numPr>
            <w:ind w:left="1224" w:hanging="504"/>
          </w:pPr>
        </w:pPrChange>
      </w:pPr>
      <w:ins w:id="35" w:author="Autor" w:date="2024-08-04T22:49:00Z" w16du:dateUtc="2024-08-04T20:49:00Z"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>dokumentácia a znalostná báza:</w:t>
        </w:r>
        <w:r w:rsidRPr="00986132">
          <w:rPr>
            <w:rFonts w:ascii="Arial" w:eastAsia="Times New Roman" w:hAnsi="Arial" w:cs="Arial"/>
            <w:sz w:val="20"/>
            <w:szCs w:val="20"/>
            <w:lang w:eastAsia="cs-CZ"/>
          </w:rPr>
          <w:tab/>
          <w:t>Helpdesk bude mať prístup k aktuálnej dokumentácii a znalostnej báze, ktorá bude pravidelne aktualizovaná, aby mohli pracovníci efektívne a rýchlo riešiť problémy.</w:t>
        </w:r>
      </w:ins>
    </w:p>
    <w:p w14:paraId="5B91CD98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Podpora</w:t>
      </w:r>
    </w:p>
    <w:p w14:paraId="03891531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První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úroveň podpory: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Řešení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základních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problémů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dotazů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CFEAB87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Druhá úroveň podpory: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Řešení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složitějších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technických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problémů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10732C3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Třetí</w:t>
      </w:r>
      <w:proofErr w:type="spellEnd"/>
      <w:r w:rsidRPr="00C14D7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úroveň podpory:</w:t>
      </w: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Eskalace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problémů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k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expertům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dodavatelům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technologií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C3318B6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Reportování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a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komunikace</w:t>
      </w:r>
      <w:proofErr w:type="spellEnd"/>
    </w:p>
    <w:p w14:paraId="2F47EEF6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Měsíční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zprávy</w:t>
      </w:r>
      <w:proofErr w:type="spellEnd"/>
    </w:p>
    <w:p w14:paraId="75A71BF8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Předkládání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zpráv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o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provozu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díla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na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měsíční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bázi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nejpozději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do 5.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kalendářního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dne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následujícího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měsíce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6E8F9AC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Obsah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zpráv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informace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o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množství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, závažnosti 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frekvenci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incidentů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, určení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úrovně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incidentu,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přehled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provedených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činností.</w:t>
      </w:r>
    </w:p>
    <w:p w14:paraId="52BF09A2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Ad-hoc </w:t>
      </w: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zprávy</w:t>
      </w:r>
      <w:proofErr w:type="spellEnd"/>
    </w:p>
    <w:p w14:paraId="05E17701" w14:textId="77777777" w:rsidR="00C14D7C" w:rsidRPr="00C14D7C" w:rsidRDefault="00C14D7C" w:rsidP="001B42CA">
      <w:pPr>
        <w:numPr>
          <w:ilvl w:val="2"/>
          <w:numId w:val="10"/>
        </w:numPr>
        <w:rPr>
          <w:rFonts w:ascii="Arial" w:eastAsia="Times New Roman" w:hAnsi="Arial" w:cs="Arial"/>
          <w:sz w:val="20"/>
          <w:szCs w:val="20"/>
          <w:lang w:eastAsia="cs-CZ"/>
        </w:rPr>
      </w:pP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Předkládání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zpráv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na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základě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vyžádání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C14D7C"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proofErr w:type="spellEnd"/>
      <w:r w:rsidRPr="00C14D7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59F0B19" w14:textId="77777777" w:rsidR="00C14D7C" w:rsidRPr="001B42CA" w:rsidRDefault="00C14D7C" w:rsidP="001B42CA">
      <w:pPr>
        <w:pStyle w:val="Odstavecseseznamem"/>
        <w:numPr>
          <w:ilvl w:val="0"/>
          <w:numId w:val="10"/>
        </w:numPr>
        <w:spacing w:before="240" w:after="240"/>
        <w:ind w:left="357" w:hanging="357"/>
        <w:contextualSpacing w:val="0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spellStart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Závěrečné</w:t>
      </w:r>
      <w:proofErr w:type="spellEnd"/>
      <w:r w:rsidRPr="001B42C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ustanovení</w:t>
      </w:r>
    </w:p>
    <w:p w14:paraId="31799E97" w14:textId="77777777" w:rsidR="00C14D7C" w:rsidRPr="001B42CA" w:rsidRDefault="00C14D7C" w:rsidP="001B42CA">
      <w:pPr>
        <w:pStyle w:val="Odstavecseseznamem"/>
        <w:numPr>
          <w:ilvl w:val="1"/>
          <w:numId w:val="10"/>
        </w:numPr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příloha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je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nedílnou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součástí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její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plnění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je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závazné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pro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obě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smluvní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strany.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se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zavazuje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poskytovat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služby podpory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díla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v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souladu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s výše uvedenými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specifikacemi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a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kvalitativními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B42CA">
        <w:rPr>
          <w:rFonts w:ascii="Arial" w:eastAsia="Times New Roman" w:hAnsi="Arial" w:cs="Arial"/>
          <w:sz w:val="20"/>
          <w:szCs w:val="20"/>
          <w:lang w:eastAsia="cs-CZ"/>
        </w:rPr>
        <w:t>požadavky</w:t>
      </w:r>
      <w:proofErr w:type="spellEnd"/>
      <w:r w:rsidRPr="001B42C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1C5DEE6" w14:textId="77777777" w:rsidR="00C14D7C" w:rsidRPr="00C14D7C" w:rsidRDefault="00C14D7C" w:rsidP="00C14D7C">
      <w:pPr>
        <w:ind w:left="567" w:hanging="567"/>
        <w:rPr>
          <w:rFonts w:ascii="Arial" w:hAnsi="Arial" w:cs="Arial"/>
          <w:sz w:val="20"/>
          <w:szCs w:val="20"/>
        </w:rPr>
      </w:pPr>
    </w:p>
    <w:p w14:paraId="3F04E171" w14:textId="77777777" w:rsidR="00C14D7C" w:rsidRPr="00C14D7C" w:rsidRDefault="00C14D7C" w:rsidP="00C14D7C">
      <w:pPr>
        <w:jc w:val="both"/>
        <w:rPr>
          <w:rFonts w:ascii="Arial" w:hAnsi="Arial" w:cs="Arial"/>
          <w:sz w:val="20"/>
          <w:szCs w:val="20"/>
        </w:rPr>
      </w:pPr>
    </w:p>
    <w:sectPr w:rsidR="00C14D7C" w:rsidRPr="00C14D7C" w:rsidSect="00C14D7C">
      <w:pgSz w:w="11906" w:h="16838"/>
      <w:pgMar w:top="6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F63B0"/>
    <w:multiLevelType w:val="multilevel"/>
    <w:tmpl w:val="5B1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1F73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EF2687"/>
    <w:multiLevelType w:val="hybridMultilevel"/>
    <w:tmpl w:val="1C809C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B1A55"/>
    <w:multiLevelType w:val="multilevel"/>
    <w:tmpl w:val="C09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6A5EF3"/>
    <w:multiLevelType w:val="multilevel"/>
    <w:tmpl w:val="AC78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B0643"/>
    <w:multiLevelType w:val="multilevel"/>
    <w:tmpl w:val="D2F2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DD074A"/>
    <w:multiLevelType w:val="multilevel"/>
    <w:tmpl w:val="A128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3917BF"/>
    <w:multiLevelType w:val="multilevel"/>
    <w:tmpl w:val="5BF6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A73756"/>
    <w:multiLevelType w:val="multilevel"/>
    <w:tmpl w:val="5ED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1A33BB"/>
    <w:multiLevelType w:val="multilevel"/>
    <w:tmpl w:val="99E4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E71D8E"/>
    <w:multiLevelType w:val="multilevel"/>
    <w:tmpl w:val="2F76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3569261">
    <w:abstractNumId w:val="5"/>
  </w:num>
  <w:num w:numId="2" w16cid:durableId="1507673836">
    <w:abstractNumId w:val="8"/>
  </w:num>
  <w:num w:numId="3" w16cid:durableId="1743289878">
    <w:abstractNumId w:val="0"/>
  </w:num>
  <w:num w:numId="4" w16cid:durableId="1778328333">
    <w:abstractNumId w:val="6"/>
  </w:num>
  <w:num w:numId="5" w16cid:durableId="1201674337">
    <w:abstractNumId w:val="9"/>
  </w:num>
  <w:num w:numId="6" w16cid:durableId="431317510">
    <w:abstractNumId w:val="7"/>
  </w:num>
  <w:num w:numId="7" w16cid:durableId="1751926903">
    <w:abstractNumId w:val="3"/>
  </w:num>
  <w:num w:numId="8" w16cid:durableId="1326085901">
    <w:abstractNumId w:val="4"/>
  </w:num>
  <w:num w:numId="9" w16cid:durableId="1525288068">
    <w:abstractNumId w:val="10"/>
  </w:num>
  <w:num w:numId="10" w16cid:durableId="877863705">
    <w:abstractNumId w:val="1"/>
  </w:num>
  <w:num w:numId="11" w16cid:durableId="12084937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Zachar Jiří | CREAM Real Estate">
    <w15:presenceInfo w15:providerId="AD" w15:userId="S::zachar@creamre.cz::3a998e27-0c56-4e72-9a78-cb50b61d2122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displayBackgroundShap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7C"/>
    <w:rsid w:val="000B70D9"/>
    <w:rsid w:val="001679E5"/>
    <w:rsid w:val="001B42CA"/>
    <w:rsid w:val="002B5517"/>
    <w:rsid w:val="003F7C5D"/>
    <w:rsid w:val="00412C53"/>
    <w:rsid w:val="005D319C"/>
    <w:rsid w:val="00637EA3"/>
    <w:rsid w:val="0067046D"/>
    <w:rsid w:val="009529D3"/>
    <w:rsid w:val="00986132"/>
    <w:rsid w:val="00AC6FF2"/>
    <w:rsid w:val="00AD76E0"/>
    <w:rsid w:val="00AF2752"/>
    <w:rsid w:val="00B21417"/>
    <w:rsid w:val="00B22A20"/>
    <w:rsid w:val="00C14D7C"/>
    <w:rsid w:val="00EC1645"/>
    <w:rsid w:val="00F671AB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2D29"/>
  <w15:chartTrackingRefBased/>
  <w15:docId w15:val="{EA1C2432-4B33-5744-ADF0-626B0DA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2CA"/>
    <w:pPr>
      <w:ind w:left="720"/>
      <w:contextualSpacing/>
    </w:pPr>
  </w:style>
  <w:style w:type="paragraph" w:styleId="Revize">
    <w:name w:val="Revision"/>
    <w:hidden/>
    <w:uiPriority w:val="99"/>
    <w:semiHidden/>
    <w:rsid w:val="00986132"/>
    <w:pPr>
      <w:spacing w:before="0"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Zachar Jiří | CREAM Real Estate</cp:lastModifiedBy>
  <cp:revision>13</cp:revision>
  <dcterms:created xsi:type="dcterms:W3CDTF">2024-08-01T14:27:00Z</dcterms:created>
  <dcterms:modified xsi:type="dcterms:W3CDTF">2025-06-02T12:42:00Z</dcterms:modified>
</cp:coreProperties>
</file>